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37"/>
        <w:gridCol w:w="7353"/>
      </w:tblGrid>
      <w:tr w:rsidR="00B009A7" w:rsidRPr="001B75EE" w14:paraId="066DF3E2" w14:textId="77777777" w:rsidTr="00256648"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85A4A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bookmarkStart w:id="0" w:name="_GoBack"/>
            <w:bookmarkEnd w:id="0"/>
            <w:r w:rsidRPr="001B75EE">
              <w:rPr>
                <w:lang w:val="en-US"/>
              </w:rPr>
              <w:t>Metric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BC9A08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Description</w:t>
            </w:r>
          </w:p>
        </w:tc>
      </w:tr>
      <w:tr w:rsidR="00B009A7" w:rsidRPr="001B75EE" w14:paraId="728BFFED" w14:textId="77777777" w:rsidTr="00256648"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1E9D0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Error rate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E399B1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ratio of misclassifications over total number of tested samples</w:t>
            </w:r>
          </w:p>
        </w:tc>
      </w:tr>
      <w:tr w:rsidR="00B009A7" w:rsidRPr="001B75EE" w14:paraId="704F8C56" w14:textId="77777777" w:rsidTr="0025664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62533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Accuracy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3B2E0A57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complement of the Error rate: the ratio of correct classifications over total number of tested samples</w:t>
            </w:r>
          </w:p>
        </w:tc>
      </w:tr>
      <w:tr w:rsidR="00B009A7" w:rsidRPr="001B75EE" w14:paraId="2C647939" w14:textId="77777777" w:rsidTr="0025664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C7AC30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Sensitivity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5258B79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proportion of members of a Class correctly identified as belonging to that Class. This translates to the certainty of correct identification within a Class.</w:t>
            </w:r>
          </w:p>
        </w:tc>
      </w:tr>
      <w:tr w:rsidR="00B009A7" w:rsidRPr="001B75EE" w14:paraId="34F46D54" w14:textId="77777777" w:rsidTr="0025664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B5880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Specificity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DCEE357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proportion of samples that do not belong to a particular Class and are correctly identified as not belonging to that Class.</w:t>
            </w:r>
          </w:p>
        </w:tc>
      </w:tr>
      <w:tr w:rsidR="00B009A7" w:rsidRPr="001B75EE" w14:paraId="56F76CD0" w14:textId="77777777" w:rsidTr="0025664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2F893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Positive Predictive Value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12D6D6B4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ratio of members of a Class that have been correctly identified as members of that Class over all identifications (correct and wrong) of membership for that Class.</w:t>
            </w:r>
          </w:p>
        </w:tc>
      </w:tr>
      <w:tr w:rsidR="00B009A7" w:rsidRPr="001B75EE" w14:paraId="2739E749" w14:textId="77777777" w:rsidTr="0025664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1654F5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Negative Predictive Value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0CC61C57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The ratio of samples that have been correctly identified as non-members of a Class over all identifications (correct and wrong) of non-membership for that Class.</w:t>
            </w:r>
          </w:p>
        </w:tc>
      </w:tr>
      <w:tr w:rsidR="00B009A7" w:rsidRPr="001B75EE" w14:paraId="7971BADB" w14:textId="77777777" w:rsidTr="00256648"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A9F67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Kappa Value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5C7221FC" w14:textId="77777777" w:rsidR="00B009A7" w:rsidRPr="001B75EE" w:rsidRDefault="00B009A7" w:rsidP="00256648">
            <w:pPr>
              <w:spacing w:line="480" w:lineRule="auto"/>
              <w:rPr>
                <w:lang w:val="en-US"/>
              </w:rPr>
            </w:pPr>
            <w:r w:rsidRPr="001B75EE">
              <w:rPr>
                <w:lang w:val="en-US"/>
              </w:rPr>
              <w:t>Metric balancing predicted and expected accuracy in the form of :</w:t>
            </w:r>
          </w:p>
          <w:p w14:paraId="218EAC39" w14:textId="77777777" w:rsidR="00B009A7" w:rsidRPr="001B75EE" w:rsidRDefault="00D71265" w:rsidP="00256648">
            <w:pPr>
              <w:spacing w:line="480" w:lineRule="auto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predicted accuracy-expected accuracy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1-expected accuracy</m:t>
                    </m:r>
                  </m:den>
                </m:f>
              </m:oMath>
            </m:oMathPara>
          </w:p>
        </w:tc>
      </w:tr>
    </w:tbl>
    <w:p w14:paraId="1E96DFCF" w14:textId="77777777" w:rsidR="00365D27" w:rsidRDefault="00365D27"/>
    <w:sectPr w:rsidR="00365D27" w:rsidSect="00AE02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917C8"/>
    <w:multiLevelType w:val="hybridMultilevel"/>
    <w:tmpl w:val="F2F410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77"/>
    <w:rsid w:val="00043CBD"/>
    <w:rsid w:val="00365D27"/>
    <w:rsid w:val="00445877"/>
    <w:rsid w:val="005B5036"/>
    <w:rsid w:val="00AE0278"/>
    <w:rsid w:val="00B009A7"/>
    <w:rsid w:val="00BD1A96"/>
    <w:rsid w:val="00C400B4"/>
    <w:rsid w:val="00C46AE8"/>
    <w:rsid w:val="00D71265"/>
    <w:rsid w:val="00E7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25892"/>
  <w15:chartTrackingRefBased/>
  <w15:docId w15:val="{6AE55B0F-491C-A649-AC35-BF050514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"/>
    <w:qFormat/>
    <w:rsid w:val="00B009A7"/>
    <w:pPr>
      <w:spacing w:line="360" w:lineRule="auto"/>
    </w:pPr>
    <w:rPr>
      <w:rFonts w:ascii="Century Gothic" w:eastAsiaTheme="minorEastAsia" w:hAnsi="Century Gothi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5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5877"/>
    <w:pPr>
      <w:spacing w:line="240" w:lineRule="auto"/>
      <w:ind w:left="720"/>
      <w:contextualSpacing/>
    </w:pPr>
    <w:rPr>
      <w:rFonts w:asciiTheme="minorHAnsi" w:eastAsia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A96"/>
    <w:pPr>
      <w:spacing w:line="240" w:lineRule="auto"/>
    </w:pPr>
    <w:rPr>
      <w:rFonts w:ascii="Times New Roman" w:eastAsiaTheme="minorHAnsi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A9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F7E18F99B554BA7E8B4CB7D5983E9" ma:contentTypeVersion="15" ma:contentTypeDescription="Create a new document." ma:contentTypeScope="" ma:versionID="be8c7477df60ece6cbd0c7e6809eaac1">
  <xsd:schema xmlns:xsd="http://www.w3.org/2001/XMLSchema" xmlns:xs="http://www.w3.org/2001/XMLSchema" xmlns:p="http://schemas.microsoft.com/office/2006/metadata/properties" xmlns:ns1="http://schemas.microsoft.com/sharepoint/v3" xmlns:ns3="14021365-9c4a-42c7-9af8-2b2d04039a8f" xmlns:ns4="2e76a080-e978-4c6f-9404-9a08901db6cb" targetNamespace="http://schemas.microsoft.com/office/2006/metadata/properties" ma:root="true" ma:fieldsID="4168933edc83f98cfd32a6ae63490908" ns1:_="" ns3:_="" ns4:_="">
    <xsd:import namespace="http://schemas.microsoft.com/sharepoint/v3"/>
    <xsd:import namespace="14021365-9c4a-42c7-9af8-2b2d04039a8f"/>
    <xsd:import namespace="2e76a080-e978-4c6f-9404-9a08901db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21365-9c4a-42c7-9af8-2b2d04039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6a080-e978-4c6f-9404-9a08901db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31CCC4-D921-4E5E-AAD8-FD8B7C979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021365-9c4a-42c7-9af8-2b2d04039a8f"/>
    <ds:schemaRef ds:uri="2e76a080-e978-4c6f-9404-9a08901db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DA46F-8B23-4641-A799-A81381C39A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3B10E-CE49-4B8D-89C2-CA3D72B3B6D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4021365-9c4a-42c7-9af8-2b2d04039a8f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e76a080-e978-4c6f-9404-9a08901db6c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2EC645-F099-43CC-9399-263E9D0E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Christodoulou</dc:creator>
  <cp:keywords/>
  <dc:description/>
  <cp:lastModifiedBy>Alastair Culham</cp:lastModifiedBy>
  <cp:revision>2</cp:revision>
  <dcterms:created xsi:type="dcterms:W3CDTF">2020-05-19T17:15:00Z</dcterms:created>
  <dcterms:modified xsi:type="dcterms:W3CDTF">2020-05-19T17:15:00Z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http://www.zotero.org/styles/biological-journal-of-the-linnean-society</vt:lpwstr>
  </property>
  <property fmtid="{D5CDD505-2E9C-101B-9397-08002B2CF9AE}" pid="5" name="Mendeley Recent Style Name 1_1">
    <vt:lpwstr>Biological Journal of the Linnean Society</vt:lpwstr>
  </property>
  <property fmtid="{D5CDD505-2E9C-101B-9397-08002B2CF9AE}" pid="6" name="Mendeley Recent Style Id 2_1">
    <vt:lpwstr>http://csl.mendeley.com/styles/455513681/biological-journal-of-the-linnean-society</vt:lpwstr>
  </property>
  <property fmtid="{D5CDD505-2E9C-101B-9397-08002B2CF9AE}" pid="7" name="Mendeley Recent Style Name 2_1">
    <vt:lpwstr>Botanical Journal of the Linnean Society - Kalman Konyves, PhD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http://www.zotero.org/styles/peerj</vt:lpwstr>
  </property>
  <property fmtid="{D5CDD505-2E9C-101B-9397-08002B2CF9AE}" pid="19" name="Mendeley Recent Style Name 8_1">
    <vt:lpwstr>PeerJ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Citation Style_1">
    <vt:lpwstr>http://csl.mendeley.com/styles/455513681/biological-journal-of-the-linnean-society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31885781-98b4-3a44-b526-54fcf449d0f3</vt:lpwstr>
  </property>
  <property fmtid="{D5CDD505-2E9C-101B-9397-08002B2CF9AE}" pid="25" name="ContentTypeId">
    <vt:lpwstr>0x0101006C2F7E18F99B554BA7E8B4CB7D5983E9</vt:lpwstr>
  </property>
</Properties>
</file>